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2AA4" w:rsidRPr="00962AA4" w:rsidRDefault="00962AA4" w:rsidP="00962AA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bCs/>
          <w:sz w:val="40"/>
          <w:szCs w:val="40"/>
          <w:lang w:val="es-ES" w:eastAsia="es-ES"/>
        </w:rPr>
      </w:pPr>
      <w:r w:rsidRPr="00962AA4">
        <w:rPr>
          <w:rFonts w:cs="Arial"/>
          <w:b/>
          <w:bCs/>
          <w:sz w:val="40"/>
          <w:szCs w:val="40"/>
          <w:lang w:val="es-ES" w:eastAsia="es-ES"/>
        </w:rPr>
        <w:t>ANEXO 14</w:t>
      </w:r>
    </w:p>
    <w:p w:rsidR="00962AA4" w:rsidRPr="00962AA4" w:rsidRDefault="00962AA4" w:rsidP="00962AA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val="es-ES" w:eastAsia="es-ES"/>
        </w:rPr>
      </w:pPr>
      <w:r w:rsidRPr="00962AA4">
        <w:rPr>
          <w:rFonts w:cs="Arial"/>
          <w:b/>
          <w:sz w:val="40"/>
          <w:szCs w:val="40"/>
          <w:lang w:val="es-ES" w:eastAsia="es-ES"/>
        </w:rPr>
        <w:t xml:space="preserve">Modelo oferta TÉCNICA </w:t>
      </w:r>
    </w:p>
    <w:p w:rsidR="00EF4B4C" w:rsidRDefault="00EF4B4C">
      <w:pPr>
        <w:rPr>
          <w:lang w:val="es-ES"/>
        </w:rPr>
      </w:pPr>
    </w:p>
    <w:p w:rsidR="00EA0ADA" w:rsidRPr="008821E2" w:rsidRDefault="00EA0ADA" w:rsidP="00EA0AD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lang w:val="es-ES"/>
        </w:rPr>
      </w:pPr>
      <w:r w:rsidRPr="008821E2">
        <w:rPr>
          <w:rFonts w:ascii="Calibri" w:hAnsi="Calibri" w:cs="Calibri"/>
          <w:b/>
          <w:lang w:val="es-ES"/>
        </w:rPr>
        <w:t>CS/AH01/1101446911/25/PSS</w:t>
      </w:r>
    </w:p>
    <w:p w:rsidR="00EA0ADA" w:rsidRPr="00962AA4" w:rsidRDefault="00EA0ADA">
      <w:pPr>
        <w:rPr>
          <w:lang w:val="es-ES"/>
        </w:rPr>
      </w:pPr>
    </w:p>
    <w:p w:rsidR="00962AA4" w:rsidRPr="00962AA4" w:rsidRDefault="00962AA4">
      <w:pPr>
        <w:rPr>
          <w:lang w:val="es-ES"/>
        </w:rPr>
      </w:pPr>
      <w:r w:rsidRPr="00962AA4">
        <w:rPr>
          <w:lang w:val="es-ES"/>
        </w:rPr>
        <w:t xml:space="preserve">Tal como se establece en los pliegos. </w:t>
      </w:r>
    </w:p>
    <w:p w:rsidR="00962AA4" w:rsidRPr="00962AA4" w:rsidRDefault="00962AA4">
      <w:pPr>
        <w:rPr>
          <w:lang w:val="es-ES"/>
        </w:rPr>
      </w:pPr>
      <w:bookmarkStart w:id="0" w:name="_GoBack"/>
      <w:bookmarkEnd w:id="0"/>
    </w:p>
    <w:sectPr w:rsidR="00962AA4" w:rsidRPr="00962AA4" w:rsidSect="00962AA4">
      <w:headerReference w:type="default" r:id="rId6"/>
      <w:footerReference w:type="default" r:id="rId7"/>
      <w:pgSz w:w="11906" w:h="16838"/>
      <w:pgMar w:top="1702" w:right="1701" w:bottom="1417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2AA4" w:rsidRDefault="00962AA4" w:rsidP="00962AA4">
      <w:pPr>
        <w:spacing w:after="0" w:line="240" w:lineRule="auto"/>
      </w:pPr>
      <w:r>
        <w:separator/>
      </w:r>
    </w:p>
  </w:endnote>
  <w:endnote w:type="continuationSeparator" w:id="0">
    <w:p w:rsidR="00962AA4" w:rsidRDefault="00962AA4" w:rsidP="00962A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2AA4" w:rsidRDefault="00962AA4" w:rsidP="00EA0ADA">
    <w:pPr>
      <w:rPr>
        <w:rFonts w:asciiTheme="minorHAnsi" w:eastAsiaTheme="minorHAnsi" w:hAnsiTheme="minorHAnsi" w:cstheme="minorBidi"/>
      </w:rPr>
    </w:pPr>
    <w:r>
      <w:rPr>
        <w:noProof/>
      </w:rPr>
      <w:drawing>
        <wp:inline distT="0" distB="0" distL="0" distR="0" wp14:anchorId="7BE84189" wp14:editId="182712B1">
          <wp:extent cx="1114425" cy="294085"/>
          <wp:effectExtent l="0" t="0" r="0" b="0"/>
          <wp:docPr id="40" name="Imatge 40" descr="6145F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2" descr="6145F9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1690" cy="301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noProof/>
      </w:rPr>
      <w:drawing>
        <wp:inline distT="0" distB="0" distL="0" distR="0" wp14:anchorId="2E04D5C3" wp14:editId="0A895BEE">
          <wp:extent cx="1485900" cy="362415"/>
          <wp:effectExtent l="0" t="0" r="0" b="0"/>
          <wp:docPr id="41" name="Imatge 41" descr="730D52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3" descr="730D521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1660" cy="363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noProof/>
      </w:rPr>
      <w:drawing>
        <wp:inline distT="0" distB="0" distL="0" distR="0" wp14:anchorId="529874E1" wp14:editId="3DC8B727">
          <wp:extent cx="1314450" cy="400050"/>
          <wp:effectExtent l="0" t="0" r="0" b="0"/>
          <wp:docPr id="42" name="Imatge 42" descr="F1DD948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4" descr="F1DD948F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123" b="3818"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 w:rsidR="00EA0ADA">
      <w:rPr>
        <w:noProof/>
      </w:rPr>
      <w:drawing>
        <wp:inline distT="0" distB="0" distL="0" distR="0" wp14:anchorId="2EC1857B" wp14:editId="512A89DD">
          <wp:extent cx="1333500" cy="352425"/>
          <wp:effectExtent l="0" t="0" r="0" b="9525"/>
          <wp:docPr id="37" name="Imatge 37" descr="A50BDC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5" descr="A50BDC75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62AA4" w:rsidRDefault="00962AA4" w:rsidP="00962AA4"/>
  <w:p w:rsidR="00962AA4" w:rsidRDefault="00962AA4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2AA4" w:rsidRDefault="00962AA4" w:rsidP="00962AA4">
      <w:pPr>
        <w:spacing w:after="0" w:line="240" w:lineRule="auto"/>
      </w:pPr>
      <w:r>
        <w:separator/>
      </w:r>
    </w:p>
  </w:footnote>
  <w:footnote w:type="continuationSeparator" w:id="0">
    <w:p w:rsidR="00962AA4" w:rsidRDefault="00962AA4" w:rsidP="00962A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2AA4" w:rsidRDefault="00EA0ADA" w:rsidP="00EA0ADA">
    <w:pPr>
      <w:pStyle w:val="Capalera"/>
      <w:jc w:val="right"/>
    </w:pPr>
    <w:ins w:id="1" w:author="Gomez Rodriguez, David" w:date="2025-09-18T10:18:00Z">
      <w:r w:rsidRPr="004F7A31">
        <w:rPr>
          <w:b/>
          <w:noProof/>
        </w:rPr>
        <w:drawing>
          <wp:inline distT="0" distB="0" distL="0" distR="0" wp14:anchorId="42392B0C" wp14:editId="26353F6E">
            <wp:extent cx="1743075" cy="704850"/>
            <wp:effectExtent l="0" t="0" r="9525" b="0"/>
            <wp:docPr id="2" name="Imat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ins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Gomez Rodriguez, David">
    <w15:presenceInfo w15:providerId="None" w15:userId="Gomez Rodriguez, Davi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AA4"/>
    <w:rsid w:val="00962AA4"/>
    <w:rsid w:val="00EA0ADA"/>
    <w:rsid w:val="00EF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9E1839"/>
  <w15:chartTrackingRefBased/>
  <w15:docId w15:val="{665E6F62-2448-4EEC-9E45-2445D5A7E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2AA4"/>
    <w:pPr>
      <w:spacing w:after="200" w:line="276" w:lineRule="auto"/>
    </w:pPr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962AA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962AA4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962AA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962AA4"/>
    <w:rPr>
      <w:rFonts w:ascii="Arial" w:eastAsia="Times New Roman" w:hAnsi="Arial" w:cs="Times New Roman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microsoft.com/office/2011/relationships/people" Target="peop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Fujitsu</Company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 JOSE RIBA, AGATA</dc:creator>
  <cp:keywords/>
  <dc:description/>
  <cp:lastModifiedBy>Gomez Rodriguez, David</cp:lastModifiedBy>
  <cp:revision>2</cp:revision>
  <dcterms:created xsi:type="dcterms:W3CDTF">2025-07-24T10:33:00Z</dcterms:created>
  <dcterms:modified xsi:type="dcterms:W3CDTF">2025-09-26T09:16:00Z</dcterms:modified>
</cp:coreProperties>
</file>